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8BF" w:rsidRPr="004E1B47" w:rsidRDefault="005B38BF" w:rsidP="004E1B47">
      <w:pPr>
        <w:tabs>
          <w:tab w:val="right" w:pos="10207"/>
        </w:tabs>
        <w:ind w:left="5672" w:right="-2"/>
        <w:rPr>
          <w:b/>
          <w:sz w:val="24"/>
          <w:szCs w:val="24"/>
        </w:rPr>
      </w:pPr>
      <w:r w:rsidRPr="004E1B47">
        <w:rPr>
          <w:b/>
          <w:sz w:val="24"/>
          <w:szCs w:val="24"/>
        </w:rPr>
        <w:t>УТВЕРЖДАЮ</w:t>
      </w:r>
    </w:p>
    <w:p w:rsidR="005B38BF" w:rsidRPr="004E1B47" w:rsidRDefault="005B38BF" w:rsidP="004E1B47">
      <w:pPr>
        <w:tabs>
          <w:tab w:val="right" w:pos="10207"/>
        </w:tabs>
        <w:ind w:left="5672" w:right="-2"/>
        <w:rPr>
          <w:b/>
          <w:sz w:val="24"/>
          <w:szCs w:val="24"/>
        </w:rPr>
      </w:pPr>
      <w:r w:rsidRPr="004E1B47">
        <w:rPr>
          <w:b/>
          <w:sz w:val="24"/>
          <w:szCs w:val="24"/>
        </w:rPr>
        <w:t>Первый заместитель директора –</w:t>
      </w:r>
    </w:p>
    <w:p w:rsidR="005B38BF" w:rsidRPr="004E1B47" w:rsidRDefault="005B38BF" w:rsidP="004E1B47">
      <w:pPr>
        <w:tabs>
          <w:tab w:val="right" w:pos="10207"/>
        </w:tabs>
        <w:ind w:left="5672" w:right="-2"/>
        <w:rPr>
          <w:b/>
          <w:sz w:val="24"/>
          <w:szCs w:val="24"/>
        </w:rPr>
      </w:pPr>
      <w:r w:rsidRPr="004E1B47">
        <w:rPr>
          <w:b/>
          <w:sz w:val="24"/>
          <w:szCs w:val="24"/>
        </w:rPr>
        <w:t>главный инженер филиала</w:t>
      </w:r>
    </w:p>
    <w:p w:rsidR="005B38BF" w:rsidRPr="004E1B47" w:rsidRDefault="005B38BF" w:rsidP="004E1B47">
      <w:pPr>
        <w:tabs>
          <w:tab w:val="right" w:pos="10207"/>
        </w:tabs>
        <w:ind w:left="5672" w:right="-2"/>
        <w:rPr>
          <w:b/>
          <w:sz w:val="24"/>
          <w:szCs w:val="24"/>
        </w:rPr>
      </w:pPr>
      <w:r w:rsidRPr="004E1B47">
        <w:rPr>
          <w:b/>
          <w:sz w:val="24"/>
          <w:szCs w:val="24"/>
        </w:rPr>
        <w:t>ПАО «</w:t>
      </w:r>
      <w:r w:rsidR="00B2692D" w:rsidRPr="004E1B47">
        <w:rPr>
          <w:b/>
          <w:sz w:val="24"/>
          <w:szCs w:val="24"/>
        </w:rPr>
        <w:t>Россети Центр</w:t>
      </w:r>
      <w:r w:rsidRPr="004E1B47">
        <w:rPr>
          <w:b/>
          <w:sz w:val="24"/>
          <w:szCs w:val="24"/>
        </w:rPr>
        <w:t>»-</w:t>
      </w:r>
    </w:p>
    <w:p w:rsidR="005B38BF" w:rsidRPr="004E1B47" w:rsidRDefault="005B38BF" w:rsidP="004E1B47">
      <w:pPr>
        <w:tabs>
          <w:tab w:val="right" w:pos="10207"/>
        </w:tabs>
        <w:ind w:left="5672" w:right="-2"/>
        <w:rPr>
          <w:b/>
          <w:sz w:val="24"/>
          <w:szCs w:val="24"/>
        </w:rPr>
      </w:pPr>
      <w:r w:rsidRPr="004E1B47">
        <w:rPr>
          <w:b/>
          <w:sz w:val="24"/>
          <w:szCs w:val="24"/>
        </w:rPr>
        <w:t>«Белгородэнерго»</w:t>
      </w:r>
    </w:p>
    <w:p w:rsidR="005B38BF" w:rsidRPr="004E1B47" w:rsidRDefault="005B38BF" w:rsidP="004E1B47">
      <w:pPr>
        <w:tabs>
          <w:tab w:val="right" w:pos="10207"/>
        </w:tabs>
        <w:ind w:left="5672" w:right="-2"/>
        <w:rPr>
          <w:b/>
          <w:sz w:val="24"/>
          <w:szCs w:val="24"/>
        </w:rPr>
      </w:pPr>
      <w:r w:rsidRPr="004E1B47">
        <w:rPr>
          <w:b/>
          <w:sz w:val="24"/>
          <w:szCs w:val="24"/>
        </w:rPr>
        <w:t>Решетников С.А.</w:t>
      </w:r>
    </w:p>
    <w:p w:rsidR="005B38BF" w:rsidRPr="004E1B47" w:rsidRDefault="005B38BF" w:rsidP="004E1B47">
      <w:pPr>
        <w:tabs>
          <w:tab w:val="right" w:pos="10207"/>
        </w:tabs>
        <w:ind w:left="5672" w:right="-2"/>
        <w:rPr>
          <w:b/>
          <w:sz w:val="24"/>
          <w:szCs w:val="24"/>
        </w:rPr>
      </w:pPr>
    </w:p>
    <w:p w:rsidR="005B38BF" w:rsidRPr="004E1B47" w:rsidRDefault="004E1B47" w:rsidP="004E1B47">
      <w:pPr>
        <w:tabs>
          <w:tab w:val="right" w:pos="10207"/>
        </w:tabs>
        <w:ind w:left="5672" w:right="-2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</w:t>
      </w:r>
    </w:p>
    <w:p w:rsidR="005B38BF" w:rsidRPr="004E1B47" w:rsidRDefault="00F81809" w:rsidP="004E1B47">
      <w:pPr>
        <w:tabs>
          <w:tab w:val="right" w:pos="10207"/>
        </w:tabs>
        <w:ind w:left="5672" w:right="-2"/>
        <w:rPr>
          <w:b/>
          <w:sz w:val="24"/>
          <w:szCs w:val="24"/>
        </w:rPr>
      </w:pPr>
      <w:bookmarkStart w:id="0" w:name="_GoBack"/>
      <w:bookmarkEnd w:id="0"/>
      <w:r w:rsidRPr="004E1B47">
        <w:rPr>
          <w:b/>
          <w:sz w:val="24"/>
          <w:szCs w:val="24"/>
        </w:rPr>
        <w:t>«</w:t>
      </w:r>
      <w:r w:rsidR="005B38BF" w:rsidRPr="004E1B47">
        <w:rPr>
          <w:b/>
          <w:sz w:val="24"/>
          <w:szCs w:val="24"/>
        </w:rPr>
        <w:t>_____</w:t>
      </w:r>
      <w:r w:rsidRPr="004E1B47">
        <w:rPr>
          <w:b/>
          <w:sz w:val="24"/>
          <w:szCs w:val="24"/>
        </w:rPr>
        <w:t xml:space="preserve">» </w:t>
      </w:r>
      <w:r w:rsidR="005B38BF" w:rsidRPr="004E1B47">
        <w:rPr>
          <w:b/>
          <w:sz w:val="24"/>
          <w:szCs w:val="24"/>
        </w:rPr>
        <w:t xml:space="preserve"> ______________ 20___</w:t>
      </w:r>
      <w:r w:rsidR="005B38BF" w:rsidRPr="004E1B47">
        <w:rPr>
          <w:sz w:val="24"/>
          <w:szCs w:val="24"/>
        </w:rPr>
        <w:t xml:space="preserve"> г.</w:t>
      </w:r>
    </w:p>
    <w:p w:rsidR="00B45908" w:rsidRPr="004E1B47" w:rsidRDefault="00B45908" w:rsidP="004E1B47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45908" w:rsidRPr="004E1B47" w:rsidRDefault="00B45908" w:rsidP="004E1B47">
      <w:pPr>
        <w:rPr>
          <w:sz w:val="24"/>
          <w:szCs w:val="24"/>
        </w:rPr>
      </w:pPr>
    </w:p>
    <w:p w:rsidR="00B45908" w:rsidRPr="004E1B47" w:rsidRDefault="00B45908" w:rsidP="004E1B47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4"/>
          <w:szCs w:val="24"/>
        </w:rPr>
      </w:pPr>
      <w:r w:rsidRPr="004E1B47">
        <w:rPr>
          <w:sz w:val="24"/>
          <w:szCs w:val="24"/>
        </w:rPr>
        <w:t>ТЕХНИЧЕСКОЕ ЗАДАНИЕ</w:t>
      </w:r>
    </w:p>
    <w:p w:rsidR="005B38BF" w:rsidRPr="004E1B47" w:rsidRDefault="00B45908" w:rsidP="004E1B47">
      <w:pPr>
        <w:ind w:firstLine="0"/>
        <w:jc w:val="center"/>
        <w:rPr>
          <w:b/>
          <w:sz w:val="24"/>
          <w:szCs w:val="24"/>
        </w:rPr>
      </w:pPr>
      <w:r w:rsidRPr="004E1B47">
        <w:rPr>
          <w:b/>
          <w:sz w:val="24"/>
          <w:szCs w:val="24"/>
        </w:rPr>
        <w:t xml:space="preserve">на поставку </w:t>
      </w:r>
      <w:r w:rsidR="00562054" w:rsidRPr="004E1B47">
        <w:rPr>
          <w:b/>
          <w:sz w:val="24"/>
          <w:szCs w:val="24"/>
        </w:rPr>
        <w:t>шин и токопроводов</w:t>
      </w:r>
    </w:p>
    <w:p w:rsidR="00B45908" w:rsidRPr="004E1B47" w:rsidRDefault="00B45908" w:rsidP="004E1B47">
      <w:pPr>
        <w:ind w:firstLine="0"/>
        <w:jc w:val="center"/>
        <w:rPr>
          <w:b/>
          <w:sz w:val="24"/>
          <w:szCs w:val="24"/>
        </w:rPr>
      </w:pPr>
      <w:r w:rsidRPr="004E1B47">
        <w:rPr>
          <w:b/>
          <w:sz w:val="24"/>
          <w:szCs w:val="24"/>
        </w:rPr>
        <w:t xml:space="preserve">Лот № </w:t>
      </w:r>
      <w:r w:rsidR="008A5C8E" w:rsidRPr="004E1B47">
        <w:rPr>
          <w:b/>
          <w:sz w:val="24"/>
          <w:szCs w:val="24"/>
        </w:rPr>
        <w:t>401N</w:t>
      </w:r>
    </w:p>
    <w:p w:rsidR="00B45908" w:rsidRPr="004E1B47" w:rsidRDefault="00B45908" w:rsidP="004E1B47">
      <w:pPr>
        <w:pStyle w:val="ae"/>
        <w:ind w:hanging="11"/>
        <w:rPr>
          <w:sz w:val="24"/>
          <w:szCs w:val="24"/>
        </w:rPr>
      </w:pPr>
    </w:p>
    <w:p w:rsidR="00AE2D7B" w:rsidRPr="004E1B47" w:rsidRDefault="00AE2D7B" w:rsidP="004E1B47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E1B47">
        <w:rPr>
          <w:b/>
          <w:bCs/>
          <w:sz w:val="24"/>
          <w:szCs w:val="24"/>
        </w:rPr>
        <w:t>Общая часть.</w:t>
      </w:r>
    </w:p>
    <w:p w:rsidR="00AE2D7B" w:rsidRPr="004E1B47" w:rsidRDefault="004762B9" w:rsidP="004E1B4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E1B47">
        <w:rPr>
          <w:sz w:val="24"/>
          <w:szCs w:val="24"/>
        </w:rPr>
        <w:t xml:space="preserve">Филиал </w:t>
      </w:r>
      <w:r w:rsidR="00AE2D7B" w:rsidRPr="004E1B47">
        <w:rPr>
          <w:sz w:val="24"/>
          <w:szCs w:val="24"/>
        </w:rPr>
        <w:t>ПАО «</w:t>
      </w:r>
      <w:r w:rsidR="00B2692D" w:rsidRPr="004E1B47">
        <w:rPr>
          <w:sz w:val="24"/>
          <w:szCs w:val="24"/>
        </w:rPr>
        <w:t>Россети Центр</w:t>
      </w:r>
      <w:r w:rsidR="00AE2D7B" w:rsidRPr="004E1B47">
        <w:rPr>
          <w:sz w:val="24"/>
          <w:szCs w:val="24"/>
        </w:rPr>
        <w:t>»</w:t>
      </w:r>
      <w:r w:rsidRPr="004E1B47">
        <w:rPr>
          <w:sz w:val="24"/>
          <w:szCs w:val="24"/>
        </w:rPr>
        <w:t>-«Белгородэнерго»</w:t>
      </w:r>
      <w:r w:rsidR="00AE2D7B" w:rsidRPr="004E1B47">
        <w:rPr>
          <w:sz w:val="24"/>
          <w:szCs w:val="24"/>
        </w:rPr>
        <w:t xml:space="preserve"> производит закупку </w:t>
      </w:r>
      <w:r w:rsidR="00276F6B" w:rsidRPr="004E1B47">
        <w:rPr>
          <w:sz w:val="24"/>
          <w:szCs w:val="24"/>
        </w:rPr>
        <w:t>шин и токопроводов</w:t>
      </w:r>
      <w:r w:rsidR="00E54DE6" w:rsidRPr="004E1B47">
        <w:rPr>
          <w:sz w:val="24"/>
          <w:szCs w:val="24"/>
        </w:rPr>
        <w:t xml:space="preserve"> для нужд производственной деятельности</w:t>
      </w:r>
      <w:r w:rsidR="00AE2D7B" w:rsidRPr="004E1B47">
        <w:rPr>
          <w:sz w:val="24"/>
          <w:szCs w:val="24"/>
        </w:rPr>
        <w:t>.</w:t>
      </w:r>
    </w:p>
    <w:p w:rsidR="00E54DE6" w:rsidRPr="004E1B47" w:rsidRDefault="00E54DE6" w:rsidP="004E1B4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E1B47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AE2D7B" w:rsidRPr="004E1B47" w:rsidRDefault="00AE2D7B" w:rsidP="004E1B4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E1B47">
        <w:rPr>
          <w:sz w:val="24"/>
          <w:szCs w:val="24"/>
        </w:rPr>
        <w:t xml:space="preserve">Адрес поставки - г. Белгород, 5-й Заводской переулок, д.17. </w:t>
      </w:r>
      <w:r w:rsidR="00122E95" w:rsidRPr="004E1B47">
        <w:rPr>
          <w:sz w:val="24"/>
          <w:szCs w:val="24"/>
        </w:rPr>
        <w:t xml:space="preserve">Срок поставки – с </w:t>
      </w:r>
      <w:r w:rsidR="00E54DE6" w:rsidRPr="004E1B47">
        <w:rPr>
          <w:sz w:val="24"/>
          <w:szCs w:val="24"/>
        </w:rPr>
        <w:t xml:space="preserve">момента заключения договора до </w:t>
      </w:r>
      <w:r w:rsidR="00122E95" w:rsidRPr="004E1B47">
        <w:rPr>
          <w:sz w:val="24"/>
          <w:szCs w:val="24"/>
        </w:rPr>
        <w:t>3</w:t>
      </w:r>
      <w:r w:rsidR="00E54DE6" w:rsidRPr="004E1B47">
        <w:rPr>
          <w:sz w:val="24"/>
          <w:szCs w:val="24"/>
        </w:rPr>
        <w:t>0</w:t>
      </w:r>
      <w:r w:rsidR="00122E95" w:rsidRPr="004E1B47">
        <w:rPr>
          <w:sz w:val="24"/>
          <w:szCs w:val="24"/>
        </w:rPr>
        <w:t>.1</w:t>
      </w:r>
      <w:r w:rsidR="00E54DE6" w:rsidRPr="004E1B47">
        <w:rPr>
          <w:sz w:val="24"/>
          <w:szCs w:val="24"/>
        </w:rPr>
        <w:t>1</w:t>
      </w:r>
      <w:r w:rsidR="00122E95" w:rsidRPr="004E1B47">
        <w:rPr>
          <w:sz w:val="24"/>
          <w:szCs w:val="24"/>
        </w:rPr>
        <w:t>.202</w:t>
      </w:r>
      <w:r w:rsidR="00544510" w:rsidRPr="004E1B47">
        <w:rPr>
          <w:sz w:val="24"/>
          <w:szCs w:val="24"/>
        </w:rPr>
        <w:t>3</w:t>
      </w:r>
      <w:r w:rsidR="00122E95" w:rsidRPr="004E1B47">
        <w:rPr>
          <w:sz w:val="24"/>
          <w:szCs w:val="24"/>
        </w:rPr>
        <w:t xml:space="preserve">г. по отдельным заявкам заказчика. Срок выполнения каждой заявки – </w:t>
      </w:r>
      <w:r w:rsidR="00E54DE6" w:rsidRPr="004E1B47">
        <w:rPr>
          <w:sz w:val="24"/>
          <w:szCs w:val="24"/>
        </w:rPr>
        <w:t>1</w:t>
      </w:r>
      <w:r w:rsidR="00B2692D" w:rsidRPr="004E1B47">
        <w:rPr>
          <w:sz w:val="24"/>
          <w:szCs w:val="24"/>
        </w:rPr>
        <w:t>0</w:t>
      </w:r>
      <w:r w:rsidR="00122E95" w:rsidRPr="004E1B47">
        <w:rPr>
          <w:sz w:val="24"/>
          <w:szCs w:val="24"/>
        </w:rPr>
        <w:t xml:space="preserve"> календарных дней</w:t>
      </w:r>
      <w:r w:rsidRPr="004E1B47">
        <w:rPr>
          <w:sz w:val="24"/>
          <w:szCs w:val="24"/>
        </w:rPr>
        <w:t>.</w:t>
      </w:r>
    </w:p>
    <w:p w:rsidR="005B38BF" w:rsidRPr="004E1B47" w:rsidRDefault="005B38BF" w:rsidP="004E1B47">
      <w:pPr>
        <w:pStyle w:val="ae"/>
        <w:ind w:left="0" w:firstLine="0"/>
        <w:rPr>
          <w:sz w:val="24"/>
          <w:szCs w:val="24"/>
        </w:rPr>
      </w:pPr>
    </w:p>
    <w:p w:rsidR="00B45908" w:rsidRPr="004E1B47" w:rsidRDefault="00B45908" w:rsidP="004E1B47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E1B47">
        <w:rPr>
          <w:b/>
          <w:bCs/>
          <w:sz w:val="24"/>
          <w:szCs w:val="24"/>
        </w:rPr>
        <w:t>Технические требования к продукции.</w:t>
      </w:r>
    </w:p>
    <w:p w:rsidR="00E54DE6" w:rsidRPr="004E1B47" w:rsidRDefault="00E54DE6" w:rsidP="004E1B4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E1B47">
        <w:rPr>
          <w:sz w:val="24"/>
          <w:szCs w:val="24"/>
        </w:rPr>
        <w:t>Технические данные продукции должны соответствовать параметрам и быть не хуже значений, приведенных в Приложении 2.</w:t>
      </w:r>
    </w:p>
    <w:p w:rsidR="009D05F4" w:rsidRPr="004E1B47" w:rsidRDefault="009D05F4" w:rsidP="004E1B47">
      <w:pPr>
        <w:tabs>
          <w:tab w:val="left" w:pos="709"/>
        </w:tabs>
        <w:ind w:firstLine="0"/>
        <w:rPr>
          <w:sz w:val="24"/>
          <w:szCs w:val="24"/>
        </w:rPr>
      </w:pPr>
    </w:p>
    <w:p w:rsidR="004C7894" w:rsidRPr="004E1B47" w:rsidRDefault="004C7894" w:rsidP="004E1B47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E1B47">
        <w:rPr>
          <w:b/>
          <w:bCs/>
          <w:sz w:val="24"/>
          <w:szCs w:val="24"/>
        </w:rPr>
        <w:t>Общие требования.</w:t>
      </w:r>
    </w:p>
    <w:p w:rsidR="004C7894" w:rsidRPr="004E1B47" w:rsidRDefault="004C7894" w:rsidP="004E1B4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E1B47">
        <w:rPr>
          <w:sz w:val="24"/>
          <w:szCs w:val="24"/>
        </w:rPr>
        <w:t>К поставке допускаются шины, отвечающи</w:t>
      </w:r>
      <w:r w:rsidR="00F84388" w:rsidRPr="004E1B47">
        <w:rPr>
          <w:sz w:val="24"/>
          <w:szCs w:val="24"/>
        </w:rPr>
        <w:t>е</w:t>
      </w:r>
      <w:r w:rsidRPr="004E1B47">
        <w:rPr>
          <w:sz w:val="24"/>
          <w:szCs w:val="24"/>
        </w:rPr>
        <w:t xml:space="preserve"> следующим требованиям:</w:t>
      </w:r>
    </w:p>
    <w:p w:rsidR="004C7894" w:rsidRPr="004E1B47" w:rsidRDefault="004C7894" w:rsidP="004E1B47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E1B47">
        <w:rPr>
          <w:sz w:val="24"/>
          <w:szCs w:val="24"/>
        </w:rPr>
        <w:t>продукция должна быть новой, ранее не использованной;</w:t>
      </w:r>
    </w:p>
    <w:p w:rsidR="004C7894" w:rsidRPr="004E1B47" w:rsidRDefault="004C7894" w:rsidP="004E1B47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E1B47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требованиям</w:t>
      </w:r>
      <w:r w:rsidR="00F81809" w:rsidRPr="004E1B47">
        <w:rPr>
          <w:sz w:val="24"/>
          <w:szCs w:val="24"/>
        </w:rPr>
        <w:t>.</w:t>
      </w:r>
    </w:p>
    <w:p w:rsidR="004C7894" w:rsidRPr="004E1B47" w:rsidRDefault="004C7894" w:rsidP="004E1B4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E1B47">
        <w:rPr>
          <w:sz w:val="24"/>
          <w:szCs w:val="24"/>
        </w:rPr>
        <w:t xml:space="preserve">Упаковка, временная </w:t>
      </w:r>
      <w:r w:rsidR="001604C8" w:rsidRPr="004E1B47">
        <w:rPr>
          <w:sz w:val="24"/>
          <w:szCs w:val="24"/>
        </w:rPr>
        <w:t>антикоррозионная</w:t>
      </w:r>
      <w:r w:rsidRPr="004E1B47">
        <w:rPr>
          <w:sz w:val="24"/>
          <w:szCs w:val="24"/>
        </w:rPr>
        <w:t xml:space="preserve"> защита, транспортирование, условия и сроки хранения шин должны соответствовать требованиям, указанным в технических условиях изготовителя шин</w:t>
      </w:r>
      <w:r w:rsidR="00D32BB7" w:rsidRPr="004E1B47">
        <w:rPr>
          <w:sz w:val="24"/>
          <w:szCs w:val="24"/>
        </w:rPr>
        <w:t xml:space="preserve"> </w:t>
      </w:r>
      <w:r w:rsidR="00F81809" w:rsidRPr="004E1B47">
        <w:rPr>
          <w:sz w:val="24"/>
          <w:szCs w:val="24"/>
        </w:rPr>
        <w:t>и соответствующих ГОСТ</w:t>
      </w:r>
      <w:r w:rsidRPr="004E1B47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C7894" w:rsidRPr="004E1B47" w:rsidRDefault="004C7894" w:rsidP="004E1B4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E1B47">
        <w:rPr>
          <w:sz w:val="24"/>
          <w:szCs w:val="24"/>
        </w:rPr>
        <w:t xml:space="preserve">Способ укладки и транспортировки шин должен предотвратить </w:t>
      </w:r>
      <w:r w:rsidR="001604C8" w:rsidRPr="004E1B47">
        <w:rPr>
          <w:sz w:val="24"/>
          <w:szCs w:val="24"/>
        </w:rPr>
        <w:t>их</w:t>
      </w:r>
      <w:r w:rsidRPr="004E1B47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B2692D" w:rsidRPr="004E1B47" w:rsidRDefault="00B2692D" w:rsidP="004E1B4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E1B47">
        <w:rPr>
          <w:sz w:val="24"/>
          <w:szCs w:val="24"/>
        </w:rPr>
        <w:t>Продукция должна поставляться в упаковке завода изготовителя.</w:t>
      </w:r>
    </w:p>
    <w:p w:rsidR="004C7894" w:rsidRPr="004E1B47" w:rsidRDefault="004C7894" w:rsidP="004E1B47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E1B47">
        <w:rPr>
          <w:sz w:val="24"/>
          <w:szCs w:val="24"/>
        </w:rPr>
        <w:t xml:space="preserve">Срок изготовления шин должен быть не более полугода </w:t>
      </w:r>
      <w:r w:rsidR="001604C8" w:rsidRPr="004E1B47">
        <w:rPr>
          <w:sz w:val="24"/>
          <w:szCs w:val="24"/>
        </w:rPr>
        <w:t>до</w:t>
      </w:r>
      <w:r w:rsidRPr="004E1B47">
        <w:rPr>
          <w:sz w:val="24"/>
          <w:szCs w:val="24"/>
        </w:rPr>
        <w:t xml:space="preserve"> момента поставки.</w:t>
      </w:r>
    </w:p>
    <w:p w:rsidR="009D05F4" w:rsidRPr="004E1B47" w:rsidRDefault="009D05F4" w:rsidP="004E1B47">
      <w:pPr>
        <w:pStyle w:val="BodyText21"/>
        <w:tabs>
          <w:tab w:val="left" w:pos="0"/>
        </w:tabs>
        <w:ind w:left="1069" w:firstLine="0"/>
        <w:rPr>
          <w:szCs w:val="24"/>
        </w:rPr>
      </w:pPr>
    </w:p>
    <w:p w:rsidR="004C7894" w:rsidRPr="004E1B47" w:rsidRDefault="004C7894" w:rsidP="004E1B47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E1B47">
        <w:rPr>
          <w:b/>
          <w:bCs/>
          <w:sz w:val="24"/>
          <w:szCs w:val="24"/>
        </w:rPr>
        <w:t>Гарантийные обязательства.</w:t>
      </w:r>
    </w:p>
    <w:p w:rsidR="004E1B47" w:rsidRDefault="004C7894" w:rsidP="004E1B47">
      <w:pPr>
        <w:pStyle w:val="BodyText21"/>
        <w:rPr>
          <w:szCs w:val="24"/>
        </w:rPr>
      </w:pPr>
      <w:r w:rsidRPr="004E1B47">
        <w:rPr>
          <w:szCs w:val="24"/>
        </w:rPr>
        <w:t xml:space="preserve">Гарантия на поставляемые шины должна распространяться не менее чем на 12 месяцев. Время начала исчисления гарантийного срока – с момента их ввода в эксплуатацию. Поставщик должен за </w:t>
      </w:r>
      <w:r w:rsidRPr="004E1B47">
        <w:rPr>
          <w:szCs w:val="24"/>
        </w:rPr>
        <w:lastRenderedPageBreak/>
        <w:t xml:space="preserve">свой счет и </w:t>
      </w:r>
      <w:r w:rsidR="009D05F4" w:rsidRPr="004E1B47">
        <w:rPr>
          <w:szCs w:val="24"/>
        </w:rPr>
        <w:t>в</w:t>
      </w:r>
      <w:r w:rsidRPr="004E1B47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шин,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4E1B47" w:rsidRDefault="004E1B47" w:rsidP="004E1B47">
      <w:pPr>
        <w:ind w:firstLine="0"/>
        <w:jc w:val="left"/>
        <w:rPr>
          <w:sz w:val="24"/>
          <w:szCs w:val="24"/>
        </w:rPr>
      </w:pPr>
      <w:r>
        <w:rPr>
          <w:szCs w:val="24"/>
        </w:rPr>
        <w:br w:type="page"/>
      </w:r>
    </w:p>
    <w:p w:rsidR="004C7894" w:rsidRPr="004E1B47" w:rsidRDefault="004C7894" w:rsidP="004E1B47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E1B47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4E1B47" w:rsidRDefault="004C7894" w:rsidP="004E1B47">
      <w:pPr>
        <w:pStyle w:val="BodyText21"/>
        <w:rPr>
          <w:szCs w:val="24"/>
        </w:rPr>
      </w:pPr>
      <w:r w:rsidRPr="004E1B47">
        <w:rPr>
          <w:szCs w:val="24"/>
        </w:rPr>
        <w:t>Шины должны обеспечивать эксплуатационные показатели в течение установленного срока службы (до списания).</w:t>
      </w:r>
    </w:p>
    <w:p w:rsidR="009D05F4" w:rsidRPr="004E1B47" w:rsidRDefault="009D05F4" w:rsidP="004E1B47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762B9" w:rsidRPr="004E1B47" w:rsidRDefault="004C7894" w:rsidP="004E1B47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E1B47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4E1B47" w:rsidRDefault="004762B9" w:rsidP="004E1B47">
      <w:pPr>
        <w:pStyle w:val="ae"/>
        <w:ind w:left="0" w:firstLine="709"/>
        <w:rPr>
          <w:sz w:val="24"/>
          <w:szCs w:val="24"/>
        </w:rPr>
      </w:pPr>
      <w:r w:rsidRPr="004E1B47">
        <w:rPr>
          <w:sz w:val="24"/>
          <w:szCs w:val="24"/>
        </w:rPr>
        <w:t xml:space="preserve">По всем видам </w:t>
      </w:r>
      <w:r w:rsidR="00F81809" w:rsidRPr="004E1B47">
        <w:rPr>
          <w:sz w:val="24"/>
          <w:szCs w:val="24"/>
        </w:rPr>
        <w:t>продукции</w:t>
      </w:r>
      <w:r w:rsidRPr="004E1B47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т.ч.</w:t>
      </w:r>
      <w:r w:rsidR="004C7894" w:rsidRPr="004E1B47">
        <w:rPr>
          <w:sz w:val="24"/>
          <w:szCs w:val="24"/>
        </w:rPr>
        <w:t xml:space="preserve">: </w:t>
      </w:r>
    </w:p>
    <w:p w:rsidR="004C7894" w:rsidRPr="004E1B47" w:rsidRDefault="004C7894" w:rsidP="004E1B47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E1B47">
        <w:rPr>
          <w:sz w:val="24"/>
          <w:szCs w:val="24"/>
        </w:rPr>
        <w:t>паспорт;</w:t>
      </w:r>
    </w:p>
    <w:p w:rsidR="004C7894" w:rsidRPr="004E1B47" w:rsidRDefault="004C7894" w:rsidP="004E1B47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E1B47">
        <w:rPr>
          <w:sz w:val="24"/>
          <w:szCs w:val="24"/>
        </w:rPr>
        <w:t>эксплуатационные документы;</w:t>
      </w:r>
    </w:p>
    <w:p w:rsidR="004C7894" w:rsidRPr="004E1B47" w:rsidRDefault="004C7894" w:rsidP="004E1B47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E1B47">
        <w:rPr>
          <w:sz w:val="24"/>
          <w:szCs w:val="24"/>
        </w:rPr>
        <w:t>сертификат качества, соответствия</w:t>
      </w:r>
      <w:r w:rsidR="00F81809" w:rsidRPr="004E1B47">
        <w:rPr>
          <w:sz w:val="24"/>
          <w:szCs w:val="24"/>
        </w:rPr>
        <w:t xml:space="preserve"> (на партию)</w:t>
      </w:r>
      <w:r w:rsidRPr="004E1B47">
        <w:rPr>
          <w:sz w:val="24"/>
          <w:szCs w:val="24"/>
        </w:rPr>
        <w:t>.</w:t>
      </w:r>
    </w:p>
    <w:p w:rsidR="004C7894" w:rsidRPr="004E1B47" w:rsidRDefault="004C7894" w:rsidP="004E1B47">
      <w:pPr>
        <w:tabs>
          <w:tab w:val="left" w:pos="1560"/>
        </w:tabs>
        <w:ind w:firstLine="0"/>
        <w:rPr>
          <w:sz w:val="24"/>
          <w:szCs w:val="24"/>
        </w:rPr>
      </w:pPr>
      <w:r w:rsidRPr="004E1B47">
        <w:rPr>
          <w:sz w:val="24"/>
          <w:szCs w:val="24"/>
        </w:rPr>
        <w:t xml:space="preserve">Маркировка шин должна быть нанесена на видном месте шин и содержать следующие данные: </w:t>
      </w:r>
    </w:p>
    <w:p w:rsidR="004C7894" w:rsidRPr="004E1B47" w:rsidRDefault="004C7894" w:rsidP="004E1B47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E1B47">
        <w:rPr>
          <w:sz w:val="24"/>
          <w:szCs w:val="24"/>
        </w:rPr>
        <w:t>обозначение типа;</w:t>
      </w:r>
    </w:p>
    <w:p w:rsidR="004C7894" w:rsidRPr="004E1B47" w:rsidRDefault="004C7894" w:rsidP="004E1B47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E1B47">
        <w:rPr>
          <w:sz w:val="24"/>
          <w:szCs w:val="24"/>
        </w:rPr>
        <w:t>товарный знак предприятия-изготовителя;</w:t>
      </w:r>
    </w:p>
    <w:p w:rsidR="004C7894" w:rsidRPr="004E1B47" w:rsidRDefault="004C7894" w:rsidP="004E1B47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E1B47">
        <w:rPr>
          <w:sz w:val="24"/>
          <w:szCs w:val="24"/>
        </w:rPr>
        <w:t xml:space="preserve">год изготовления (две последние цифры). </w:t>
      </w:r>
    </w:p>
    <w:p w:rsidR="004C7894" w:rsidRPr="004E1B47" w:rsidRDefault="004C7894" w:rsidP="004E1B47">
      <w:pPr>
        <w:pStyle w:val="BodyText21"/>
        <w:ind w:firstLine="0"/>
        <w:rPr>
          <w:szCs w:val="24"/>
        </w:rPr>
      </w:pPr>
      <w:r w:rsidRPr="004E1B47">
        <w:rPr>
          <w:szCs w:val="24"/>
        </w:rPr>
        <w:t>Место и способ нанесения маркировки шин должны быть указаны в</w:t>
      </w:r>
      <w:r w:rsidR="008B5E70" w:rsidRPr="004E1B47">
        <w:rPr>
          <w:szCs w:val="24"/>
        </w:rPr>
        <w:t xml:space="preserve"> нормативно-технической</w:t>
      </w:r>
      <w:r w:rsidRPr="004E1B47">
        <w:rPr>
          <w:szCs w:val="24"/>
        </w:rPr>
        <w:t xml:space="preserve"> документации.</w:t>
      </w:r>
    </w:p>
    <w:p w:rsidR="004C7894" w:rsidRPr="004E1B47" w:rsidRDefault="004C7894" w:rsidP="004E1B47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4E1B47" w:rsidRDefault="004C7894" w:rsidP="004E1B47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E1B47">
        <w:rPr>
          <w:b/>
          <w:bCs/>
          <w:sz w:val="24"/>
          <w:szCs w:val="24"/>
        </w:rPr>
        <w:t>Правила приемки продукции.</w:t>
      </w:r>
    </w:p>
    <w:p w:rsidR="004C7894" w:rsidRPr="004E1B47" w:rsidRDefault="004C7894" w:rsidP="004E1B47">
      <w:pPr>
        <w:pStyle w:val="BodyText21"/>
        <w:rPr>
          <w:szCs w:val="24"/>
        </w:rPr>
      </w:pPr>
      <w:r w:rsidRPr="004E1B47">
        <w:rPr>
          <w:szCs w:val="24"/>
        </w:rPr>
        <w:t>Каждая партия шин должна пройти входной контроль, осуществл</w:t>
      </w:r>
      <w:r w:rsidR="00254F48" w:rsidRPr="004E1B47">
        <w:rPr>
          <w:szCs w:val="24"/>
        </w:rPr>
        <w:t>яемый представителями филиал</w:t>
      </w:r>
      <w:r w:rsidR="004762B9" w:rsidRPr="004E1B47">
        <w:rPr>
          <w:szCs w:val="24"/>
        </w:rPr>
        <w:t>а</w:t>
      </w:r>
      <w:r w:rsidRPr="004E1B47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4C7894" w:rsidRPr="004E1B47" w:rsidRDefault="004C7894" w:rsidP="004E1B47">
      <w:pPr>
        <w:pStyle w:val="BodyText21"/>
        <w:rPr>
          <w:szCs w:val="24"/>
        </w:rPr>
      </w:pPr>
      <w:r w:rsidRPr="004E1B47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4E1B47" w:rsidRDefault="005B38BF" w:rsidP="004E1B47">
      <w:pPr>
        <w:rPr>
          <w:bCs/>
          <w:sz w:val="24"/>
          <w:szCs w:val="24"/>
        </w:rPr>
      </w:pPr>
    </w:p>
    <w:p w:rsidR="005B38BF" w:rsidRPr="004E1B47" w:rsidRDefault="005B38BF" w:rsidP="004E1B47">
      <w:pPr>
        <w:rPr>
          <w:bCs/>
          <w:sz w:val="24"/>
          <w:szCs w:val="24"/>
        </w:rPr>
      </w:pPr>
    </w:p>
    <w:p w:rsidR="00DA048A" w:rsidRPr="004E1B47" w:rsidRDefault="00F044B7" w:rsidP="004E1B47">
      <w:pPr>
        <w:tabs>
          <w:tab w:val="left" w:pos="567"/>
        </w:tabs>
        <w:ind w:firstLine="0"/>
        <w:rPr>
          <w:b/>
          <w:sz w:val="24"/>
          <w:szCs w:val="24"/>
        </w:rPr>
      </w:pPr>
      <w:r w:rsidRPr="004E1B47">
        <w:rPr>
          <w:b/>
          <w:sz w:val="24"/>
          <w:szCs w:val="24"/>
        </w:rPr>
        <w:t>Начальник</w:t>
      </w:r>
      <w:r w:rsidR="00DA048A" w:rsidRPr="004E1B47">
        <w:rPr>
          <w:b/>
          <w:sz w:val="24"/>
          <w:szCs w:val="24"/>
        </w:rPr>
        <w:t xml:space="preserve"> УРС</w:t>
      </w:r>
      <w:r w:rsidR="00DA048A" w:rsidRPr="004E1B47">
        <w:rPr>
          <w:b/>
          <w:sz w:val="24"/>
          <w:szCs w:val="24"/>
        </w:rPr>
        <w:tab/>
      </w:r>
      <w:r w:rsidR="00DA048A" w:rsidRPr="004E1B47">
        <w:rPr>
          <w:b/>
          <w:sz w:val="24"/>
          <w:szCs w:val="24"/>
        </w:rPr>
        <w:tab/>
      </w:r>
      <w:r w:rsidR="00DA048A" w:rsidRPr="004E1B47">
        <w:rPr>
          <w:b/>
          <w:sz w:val="24"/>
          <w:szCs w:val="24"/>
        </w:rPr>
        <w:tab/>
      </w:r>
      <w:r w:rsidR="00DA048A" w:rsidRPr="004E1B47">
        <w:rPr>
          <w:b/>
          <w:sz w:val="24"/>
          <w:szCs w:val="24"/>
        </w:rPr>
        <w:tab/>
      </w:r>
      <w:r w:rsidR="00DA048A" w:rsidRPr="004E1B47">
        <w:rPr>
          <w:b/>
          <w:sz w:val="24"/>
          <w:szCs w:val="24"/>
        </w:rPr>
        <w:tab/>
      </w:r>
      <w:r w:rsidR="00DA048A" w:rsidRPr="004E1B47">
        <w:rPr>
          <w:b/>
          <w:sz w:val="24"/>
          <w:szCs w:val="24"/>
        </w:rPr>
        <w:tab/>
      </w:r>
      <w:r w:rsidR="00DA048A" w:rsidRPr="004E1B47">
        <w:rPr>
          <w:b/>
          <w:sz w:val="24"/>
          <w:szCs w:val="24"/>
        </w:rPr>
        <w:tab/>
      </w:r>
      <w:r w:rsidR="00DA048A" w:rsidRPr="004E1B47">
        <w:rPr>
          <w:b/>
          <w:sz w:val="24"/>
          <w:szCs w:val="24"/>
        </w:rPr>
        <w:tab/>
      </w:r>
      <w:r w:rsidRPr="004E1B47">
        <w:rPr>
          <w:b/>
          <w:sz w:val="24"/>
          <w:szCs w:val="24"/>
        </w:rPr>
        <w:tab/>
      </w:r>
      <w:r w:rsidRPr="004E1B47">
        <w:rPr>
          <w:b/>
          <w:sz w:val="24"/>
          <w:szCs w:val="24"/>
        </w:rPr>
        <w:tab/>
        <w:t>Билащук А.В.</w:t>
      </w:r>
    </w:p>
    <w:p w:rsidR="00134852" w:rsidRPr="004E1B47" w:rsidRDefault="00134852" w:rsidP="004E1B47">
      <w:pPr>
        <w:ind w:firstLine="0"/>
        <w:jc w:val="left"/>
        <w:rPr>
          <w:b/>
          <w:sz w:val="24"/>
          <w:szCs w:val="24"/>
        </w:rPr>
      </w:pPr>
      <w:r w:rsidRPr="004E1B47">
        <w:rPr>
          <w:b/>
          <w:sz w:val="24"/>
          <w:szCs w:val="24"/>
        </w:rPr>
        <w:br w:type="page"/>
      </w:r>
    </w:p>
    <w:p w:rsidR="00134852" w:rsidRPr="004E1B47" w:rsidRDefault="00134852" w:rsidP="004E1B47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4E1B47">
        <w:rPr>
          <w:b/>
          <w:sz w:val="24"/>
          <w:szCs w:val="24"/>
        </w:rPr>
        <w:t>Приложение 1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276"/>
        <w:gridCol w:w="708"/>
        <w:gridCol w:w="780"/>
        <w:gridCol w:w="780"/>
        <w:gridCol w:w="1149"/>
      </w:tblGrid>
      <w:tr w:rsidR="004E1B47" w:rsidRPr="004E1B47" w:rsidTr="004C63AB">
        <w:trPr>
          <w:tblHeader/>
          <w:jc w:val="right"/>
        </w:trPr>
        <w:tc>
          <w:tcPr>
            <w:tcW w:w="567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34852" w:rsidRPr="004E1B47" w:rsidRDefault="00134852" w:rsidP="004E1B4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№</w:t>
            </w:r>
          </w:p>
          <w:p w:rsidR="00134852" w:rsidRPr="004E1B47" w:rsidRDefault="00134852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5387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34852" w:rsidRPr="004E1B47" w:rsidRDefault="00134852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34852" w:rsidRPr="004E1B47" w:rsidRDefault="00134852" w:rsidP="004E1B4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№</w:t>
            </w:r>
          </w:p>
          <w:p w:rsidR="00134852" w:rsidRPr="004E1B47" w:rsidRDefault="00134852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34852" w:rsidRPr="004E1B47" w:rsidRDefault="00134852" w:rsidP="004E1B4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Ед.</w:t>
            </w:r>
          </w:p>
          <w:p w:rsidR="00134852" w:rsidRPr="004E1B47" w:rsidRDefault="00134852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2709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34852" w:rsidRPr="004E1B47" w:rsidRDefault="00134852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Кол-во</w:t>
            </w:r>
          </w:p>
        </w:tc>
      </w:tr>
      <w:tr w:rsidR="004E1B47" w:rsidRPr="004E1B47" w:rsidTr="004C63AB">
        <w:trPr>
          <w:tblHeader/>
          <w:jc w:val="right"/>
        </w:trPr>
        <w:tc>
          <w:tcPr>
            <w:tcW w:w="567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A4DE3" w:rsidRPr="004E1B47" w:rsidRDefault="00AA4DE3" w:rsidP="004E1B4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87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A4DE3" w:rsidRPr="004E1B47" w:rsidRDefault="00AA4DE3" w:rsidP="004E1B4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A4DE3" w:rsidRPr="004E1B47" w:rsidRDefault="00AA4DE3" w:rsidP="004E1B4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A4DE3" w:rsidRPr="004E1B47" w:rsidRDefault="00AA4DE3" w:rsidP="004E1B4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A4DE3" w:rsidRPr="004E1B47" w:rsidRDefault="00AA4DE3" w:rsidP="004E1B4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УРС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A4DE3" w:rsidRPr="004E1B47" w:rsidRDefault="00AA4DE3" w:rsidP="004E1B4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НО</w:t>
            </w:r>
          </w:p>
        </w:tc>
        <w:tc>
          <w:tcPr>
            <w:tcW w:w="1149" w:type="dxa"/>
            <w:shd w:val="clear" w:color="auto" w:fill="auto"/>
            <w:tcMar>
              <w:left w:w="57" w:type="dxa"/>
              <w:right w:w="57" w:type="dxa"/>
            </w:tcMar>
          </w:tcPr>
          <w:p w:rsidR="00AA4DE3" w:rsidRPr="004E1B47" w:rsidRDefault="00AA4DE3" w:rsidP="004E1B4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ВСЕГО</w:t>
            </w:r>
          </w:p>
        </w:tc>
      </w:tr>
      <w:tr w:rsidR="004E1B47" w:rsidRPr="004E1B47" w:rsidTr="004C63AB">
        <w:trPr>
          <w:jc w:val="right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N на DIN-изоляторе ШНИ-6х9-8-Д-С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2340759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шт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7F4" w:rsidP="004E1B47">
            <w:pPr>
              <w:ind w:hanging="3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82</w:t>
            </w:r>
          </w:p>
        </w:tc>
        <w:tc>
          <w:tcPr>
            <w:tcW w:w="11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7F4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82</w:t>
            </w:r>
          </w:p>
        </w:tc>
      </w:tr>
      <w:tr w:rsidR="004E1B47" w:rsidRPr="004E1B47" w:rsidTr="004C63AB">
        <w:trPr>
          <w:jc w:val="right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N нулевая без изолятора 6х9 8/2 IEK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2340845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шт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7F4" w:rsidP="004E1B47">
            <w:pPr>
              <w:ind w:hanging="3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10</w:t>
            </w:r>
          </w:p>
        </w:tc>
        <w:tc>
          <w:tcPr>
            <w:tcW w:w="11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7F4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10</w:t>
            </w:r>
          </w:p>
        </w:tc>
      </w:tr>
      <w:tr w:rsidR="004E1B47" w:rsidRPr="004E1B47" w:rsidTr="004C63AB">
        <w:trPr>
          <w:jc w:val="right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алюминиевая АД31 8х80х4000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2321361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firstLine="0"/>
              <w:jc w:val="center"/>
            </w:pPr>
            <w:r w:rsidRPr="004E1B4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7F4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0,3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hanging="30"/>
              <w:jc w:val="right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7F4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0,3</w:t>
            </w:r>
          </w:p>
        </w:tc>
      </w:tr>
      <w:tr w:rsidR="004E1B47" w:rsidRPr="004E1B47" w:rsidTr="004C63AB">
        <w:trPr>
          <w:jc w:val="right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алюминиевая АД31Т 10х100х4000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2219393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firstLine="0"/>
              <w:jc w:val="center"/>
            </w:pPr>
            <w:r w:rsidRPr="004E1B4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7F4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46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hanging="30"/>
              <w:jc w:val="right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7F4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46</w:t>
            </w:r>
          </w:p>
        </w:tc>
      </w:tr>
      <w:tr w:rsidR="004E1B47" w:rsidRPr="004E1B47" w:rsidTr="004C63AB">
        <w:trPr>
          <w:jc w:val="right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алюминиевая АД31Т 3х25х4000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2275172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firstLine="0"/>
              <w:jc w:val="center"/>
            </w:pPr>
            <w:r w:rsidRPr="004E1B4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7F4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207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hanging="30"/>
              <w:jc w:val="right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7F4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207</w:t>
            </w:r>
          </w:p>
        </w:tc>
      </w:tr>
      <w:tr w:rsidR="004E1B47" w:rsidRPr="004E1B47" w:rsidTr="004C63AB">
        <w:trPr>
          <w:jc w:val="right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367F4" w:rsidRPr="004E1B47" w:rsidRDefault="000367F4" w:rsidP="004E1B47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tcMar>
              <w:left w:w="57" w:type="dxa"/>
              <w:right w:w="57" w:type="dxa"/>
            </w:tcMar>
          </w:tcPr>
          <w:p w:rsidR="000367F4" w:rsidRPr="004E1B47" w:rsidRDefault="000367F4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алюминиевая АД31Т 5х40х4000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0367F4" w:rsidRPr="004E1B47" w:rsidRDefault="000367F4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2325763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367F4" w:rsidRPr="004E1B47" w:rsidRDefault="000367F4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367F4" w:rsidRPr="004E1B47" w:rsidRDefault="000367F4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6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367F4" w:rsidRPr="004E1B47" w:rsidRDefault="000367F4" w:rsidP="004E1B47">
            <w:pPr>
              <w:ind w:hanging="30"/>
              <w:jc w:val="right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367F4" w:rsidRPr="004E1B47" w:rsidRDefault="000367F4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6</w:t>
            </w:r>
          </w:p>
        </w:tc>
      </w:tr>
      <w:tr w:rsidR="004E1B47" w:rsidRPr="004E1B47" w:rsidTr="004C63AB">
        <w:trPr>
          <w:jc w:val="right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алюминиевая АД31Т 5х50х4000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2343695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firstLine="0"/>
              <w:jc w:val="center"/>
            </w:pPr>
            <w:r w:rsidRPr="004E1B4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7F4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405,3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hanging="30"/>
              <w:jc w:val="right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7F4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405,3</w:t>
            </w:r>
          </w:p>
        </w:tc>
      </w:tr>
      <w:tr w:rsidR="004E1B47" w:rsidRPr="004E1B47" w:rsidTr="00036C8F">
        <w:trPr>
          <w:jc w:val="right"/>
        </w:trPr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алюминиевая АД31Т 6х60х4000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4C63AB" w:rsidRPr="004E1B47" w:rsidRDefault="004C63AB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2323335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firstLine="0"/>
              <w:jc w:val="center"/>
            </w:pPr>
            <w:r w:rsidRPr="004E1B47">
              <w:rPr>
                <w:sz w:val="24"/>
                <w:szCs w:val="24"/>
              </w:rPr>
              <w:t>м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C8F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273</w:t>
            </w:r>
          </w:p>
        </w:tc>
        <w:tc>
          <w:tcPr>
            <w:tcW w:w="78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4C63AB" w:rsidP="004E1B47">
            <w:pPr>
              <w:ind w:hanging="30"/>
              <w:jc w:val="right"/>
              <w:rPr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C63AB" w:rsidRPr="004E1B47" w:rsidRDefault="00036C8F" w:rsidP="004E1B47">
            <w:pPr>
              <w:ind w:firstLine="0"/>
              <w:jc w:val="righ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273</w:t>
            </w:r>
          </w:p>
        </w:tc>
      </w:tr>
    </w:tbl>
    <w:p w:rsidR="006026F9" w:rsidRPr="004E1B47" w:rsidRDefault="006026F9" w:rsidP="004E1B47">
      <w:pPr>
        <w:tabs>
          <w:tab w:val="left" w:pos="1311"/>
        </w:tabs>
        <w:ind w:firstLine="0"/>
        <w:rPr>
          <w:sz w:val="24"/>
          <w:szCs w:val="24"/>
        </w:rPr>
      </w:pPr>
    </w:p>
    <w:p w:rsidR="004C63AB" w:rsidRPr="004E1B47" w:rsidRDefault="004C63AB" w:rsidP="004E1B47">
      <w:pPr>
        <w:tabs>
          <w:tab w:val="left" w:pos="1311"/>
        </w:tabs>
        <w:ind w:firstLine="0"/>
        <w:rPr>
          <w:sz w:val="24"/>
          <w:szCs w:val="24"/>
        </w:rPr>
      </w:pPr>
    </w:p>
    <w:p w:rsidR="00134852" w:rsidRPr="004E1B47" w:rsidRDefault="00134852" w:rsidP="004E1B47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4E1B47">
        <w:rPr>
          <w:b/>
          <w:sz w:val="24"/>
          <w:szCs w:val="24"/>
        </w:rPr>
        <w:t>Приложение 2</w:t>
      </w:r>
    </w:p>
    <w:tbl>
      <w:tblPr>
        <w:tblW w:w="106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5544"/>
      </w:tblGrid>
      <w:tr w:rsidR="004E1B47" w:rsidRPr="004E1B47" w:rsidTr="00DA28CE">
        <w:trPr>
          <w:trHeight w:val="353"/>
          <w:tblHeader/>
          <w:jc w:val="right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134852" w:rsidRPr="004E1B47" w:rsidRDefault="00134852" w:rsidP="004E1B47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№</w:t>
            </w:r>
          </w:p>
          <w:p w:rsidR="00134852" w:rsidRPr="004E1B47" w:rsidRDefault="00134852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134852" w:rsidRPr="004E1B47" w:rsidRDefault="00134852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5544" w:type="dxa"/>
            <w:vMerge w:val="restart"/>
            <w:shd w:val="clear" w:color="auto" w:fill="auto"/>
            <w:vAlign w:val="center"/>
          </w:tcPr>
          <w:p w:rsidR="00134852" w:rsidRPr="004E1B47" w:rsidRDefault="00134852" w:rsidP="004E1B47">
            <w:pPr>
              <w:ind w:firstLine="0"/>
              <w:jc w:val="center"/>
              <w:rPr>
                <w:sz w:val="24"/>
                <w:szCs w:val="24"/>
              </w:rPr>
            </w:pPr>
            <w:r w:rsidRPr="004E1B47">
              <w:rPr>
                <w:bCs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4E1B47" w:rsidRPr="004E1B47" w:rsidTr="00DA28CE">
        <w:trPr>
          <w:cantSplit/>
          <w:trHeight w:val="317"/>
          <w:tblHeader/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134852" w:rsidRPr="004E1B47" w:rsidRDefault="00134852" w:rsidP="004E1B47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134852" w:rsidRPr="004E1B47" w:rsidRDefault="00134852" w:rsidP="004E1B4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44" w:type="dxa"/>
            <w:vMerge/>
            <w:shd w:val="clear" w:color="auto" w:fill="auto"/>
            <w:vAlign w:val="center"/>
          </w:tcPr>
          <w:p w:rsidR="00134852" w:rsidRPr="004E1B47" w:rsidRDefault="00134852" w:rsidP="004E1B4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N на DIN-изоляторе ШНИ-6х9-8-Д-С</w:t>
            </w: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ГОСТ 31195.1-2012, ГОСТ 60998-2-1-2013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Нулевая Изолированная для подсоединения нулевых рабочих (N) и нулевых защитных проводов (РЕ) в щитах переменного тока (220В/50Гц)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 xml:space="preserve">Крепление изолятора в щите – на </w:t>
            </w:r>
            <w:r w:rsidRPr="004E1B47">
              <w:rPr>
                <w:sz w:val="24"/>
                <w:szCs w:val="24"/>
                <w:lang w:val="en-US"/>
              </w:rPr>
              <w:t>DIN</w:t>
            </w:r>
            <w:r w:rsidRPr="004E1B47">
              <w:rPr>
                <w:sz w:val="24"/>
                <w:szCs w:val="24"/>
              </w:rPr>
              <w:t>-рейку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0"/>
              <w:rPr>
                <w:sz w:val="24"/>
                <w:szCs w:val="24"/>
                <w:lang w:val="en-US"/>
              </w:rPr>
            </w:pPr>
            <w:r w:rsidRPr="004E1B47">
              <w:rPr>
                <w:noProof/>
                <w:sz w:val="24"/>
                <w:szCs w:val="24"/>
              </w:rPr>
              <w:drawing>
                <wp:inline distT="0" distB="0" distL="0" distR="0" wp14:anchorId="07B0018D" wp14:editId="06382A6F">
                  <wp:extent cx="3379305" cy="763527"/>
                  <wp:effectExtent l="0" t="0" r="0" b="0"/>
                  <wp:docPr id="3" name="Рисунок 3" descr="http://www.iek.ru/products/catalog/img_2014/BusZero/busneu_dim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iek.ru/products/catalog/img_2014/BusZero/busneu_dim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558" cy="765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1B47">
              <w:rPr>
                <w:noProof/>
                <w:sz w:val="24"/>
                <w:szCs w:val="24"/>
              </w:rPr>
              <w:drawing>
                <wp:inline distT="0" distB="0" distL="0" distR="0" wp14:anchorId="33C09E3F" wp14:editId="7F839A05">
                  <wp:extent cx="1346981" cy="1446109"/>
                  <wp:effectExtent l="0" t="0" r="5715" b="1905"/>
                  <wp:docPr id="2" name="Рисунок 2" descr="http://www.iek.ru/products/catalog/img_2014/BusZero/SNull_gabar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iek.ru/products/catalog/img_2014/BusZero/SNull_gabar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981" cy="1446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1B47">
              <w:rPr>
                <w:sz w:val="24"/>
                <w:szCs w:val="24"/>
              </w:rPr>
              <w:t>Ориентировочный вид</w:t>
            </w:r>
            <w:r w:rsidRPr="004E1B47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4E1B47">
              <w:rPr>
                <w:sz w:val="24"/>
                <w:szCs w:val="24"/>
                <w:lang w:val="en-US"/>
              </w:rPr>
              <w:t>L=</w:t>
            </w:r>
            <w:r w:rsidRPr="004E1B47">
              <w:rPr>
                <w:sz w:val="24"/>
                <w:szCs w:val="24"/>
              </w:rPr>
              <w:t xml:space="preserve">66мм, </w:t>
            </w:r>
            <w:r w:rsidRPr="004E1B47">
              <w:rPr>
                <w:sz w:val="24"/>
                <w:szCs w:val="24"/>
                <w:lang w:val="en-US"/>
              </w:rPr>
              <w:t>H</w:t>
            </w:r>
            <w:r w:rsidRPr="004E1B47">
              <w:rPr>
                <w:sz w:val="24"/>
                <w:szCs w:val="24"/>
              </w:rPr>
              <w:t>=42мм.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  <w:lang w:val="en-US"/>
              </w:rPr>
              <w:t>B=</w:t>
            </w:r>
            <w:r w:rsidRPr="004E1B47">
              <w:rPr>
                <w:sz w:val="24"/>
                <w:szCs w:val="24"/>
              </w:rPr>
              <w:t xml:space="preserve">6мм, </w:t>
            </w:r>
            <w:r w:rsidRPr="004E1B47">
              <w:rPr>
                <w:sz w:val="24"/>
                <w:szCs w:val="24"/>
                <w:lang w:val="en-US"/>
              </w:rPr>
              <w:t>C=9</w:t>
            </w:r>
            <w:r w:rsidRPr="004E1B47">
              <w:rPr>
                <w:sz w:val="24"/>
                <w:szCs w:val="24"/>
              </w:rPr>
              <w:t>мм,</w:t>
            </w:r>
            <w:r w:rsidRPr="004E1B47">
              <w:rPr>
                <w:sz w:val="24"/>
                <w:szCs w:val="24"/>
                <w:lang w:val="en-US"/>
              </w:rPr>
              <w:t xml:space="preserve"> A=66</w:t>
            </w:r>
            <w:r w:rsidRPr="004E1B47">
              <w:rPr>
                <w:sz w:val="24"/>
                <w:szCs w:val="24"/>
              </w:rPr>
              <w:t>мм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Количество отверстий – 8 шт. (</w:t>
            </w:r>
            <w:r w:rsidRPr="004E1B47">
              <w:rPr>
                <w:sz w:val="24"/>
                <w:szCs w:val="24"/>
                <w:lang w:val="en-US"/>
              </w:rPr>
              <w:t>d</w:t>
            </w:r>
            <w:r w:rsidRPr="004E1B47">
              <w:rPr>
                <w:sz w:val="24"/>
                <w:szCs w:val="24"/>
                <w:vertAlign w:val="subscript"/>
              </w:rPr>
              <w:t>1</w:t>
            </w:r>
            <w:r w:rsidRPr="004E1B47">
              <w:rPr>
                <w:sz w:val="24"/>
                <w:szCs w:val="24"/>
              </w:rPr>
              <w:t>=4мм</w:t>
            </w:r>
            <w:r w:rsidRPr="004E1B47">
              <w:rPr>
                <w:sz w:val="24"/>
                <w:szCs w:val="24"/>
                <w:vertAlign w:val="superscript"/>
              </w:rPr>
              <w:t>2</w:t>
            </w:r>
            <w:r w:rsidRPr="004E1B47">
              <w:rPr>
                <w:sz w:val="24"/>
                <w:szCs w:val="24"/>
              </w:rPr>
              <w:t xml:space="preserve">, </w:t>
            </w:r>
            <w:r w:rsidRPr="004E1B47">
              <w:rPr>
                <w:sz w:val="24"/>
                <w:szCs w:val="24"/>
                <w:lang w:val="en-US"/>
              </w:rPr>
              <w:t>d</w:t>
            </w:r>
            <w:r w:rsidRPr="004E1B47">
              <w:rPr>
                <w:sz w:val="24"/>
                <w:szCs w:val="24"/>
                <w:vertAlign w:val="subscript"/>
              </w:rPr>
              <w:t>2</w:t>
            </w:r>
            <w:r w:rsidRPr="004E1B47">
              <w:rPr>
                <w:sz w:val="24"/>
                <w:szCs w:val="24"/>
              </w:rPr>
              <w:t>=6мм</w:t>
            </w:r>
            <w:r w:rsidRPr="004E1B47">
              <w:rPr>
                <w:sz w:val="24"/>
                <w:szCs w:val="24"/>
                <w:vertAlign w:val="superscript"/>
              </w:rPr>
              <w:t>2</w:t>
            </w:r>
            <w:r w:rsidRPr="004E1B47">
              <w:rPr>
                <w:sz w:val="24"/>
                <w:szCs w:val="24"/>
              </w:rPr>
              <w:t>)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0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Материал шины – латунь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N нулевая без изолятора 6х9 8/2 IEK</w:t>
            </w: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ГОСТ 31195.1-2012, ГОСТ 60998-2-1-2013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Нулевая Изолированная для подсоединения нулевых рабочих (N) и нулевых защитных проводов (РЕ) в щитах переменного тока (220В/50Гц)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noProof/>
                <w:sz w:val="24"/>
                <w:szCs w:val="24"/>
              </w:rPr>
              <w:drawing>
                <wp:inline distT="0" distB="0" distL="0" distR="0" wp14:anchorId="76B8A86D" wp14:editId="25224C1E">
                  <wp:extent cx="3378835" cy="761944"/>
                  <wp:effectExtent l="0" t="0" r="0" b="635"/>
                  <wp:docPr id="6" name="Рисунок 6" descr="http://www.iek.ru/products/catalog/img_2014/BusZero/busneu_dim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iek.ru/products/catalog/img_2014/BusZero/busneu_dim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9481" cy="77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1B47">
              <w:rPr>
                <w:sz w:val="24"/>
                <w:szCs w:val="24"/>
              </w:rPr>
              <w:t>Ориентировочный вид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  <w:lang w:val="en-US"/>
              </w:rPr>
              <w:t>B=</w:t>
            </w:r>
            <w:r w:rsidRPr="004E1B47">
              <w:rPr>
                <w:sz w:val="24"/>
                <w:szCs w:val="24"/>
              </w:rPr>
              <w:t xml:space="preserve">6мм, </w:t>
            </w:r>
            <w:r w:rsidRPr="004E1B47">
              <w:rPr>
                <w:sz w:val="24"/>
                <w:szCs w:val="24"/>
                <w:lang w:val="en-US"/>
              </w:rPr>
              <w:t>C=9</w:t>
            </w:r>
            <w:r w:rsidRPr="004E1B47">
              <w:rPr>
                <w:sz w:val="24"/>
                <w:szCs w:val="24"/>
              </w:rPr>
              <w:t>мм,</w:t>
            </w:r>
            <w:r w:rsidRPr="004E1B47">
              <w:rPr>
                <w:sz w:val="24"/>
                <w:szCs w:val="24"/>
                <w:lang w:val="en-US"/>
              </w:rPr>
              <w:t xml:space="preserve"> A=66</w:t>
            </w:r>
            <w:r w:rsidRPr="004E1B47">
              <w:rPr>
                <w:sz w:val="24"/>
                <w:szCs w:val="24"/>
              </w:rPr>
              <w:t>мм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Количество отверстий – 8 шт. (</w:t>
            </w:r>
            <w:r w:rsidRPr="004E1B47">
              <w:rPr>
                <w:sz w:val="24"/>
                <w:szCs w:val="24"/>
                <w:lang w:val="en-US"/>
              </w:rPr>
              <w:t>d</w:t>
            </w:r>
            <w:r w:rsidRPr="004E1B47">
              <w:rPr>
                <w:sz w:val="24"/>
                <w:szCs w:val="24"/>
                <w:vertAlign w:val="subscript"/>
              </w:rPr>
              <w:t>1</w:t>
            </w:r>
            <w:r w:rsidRPr="004E1B47">
              <w:rPr>
                <w:sz w:val="24"/>
                <w:szCs w:val="24"/>
              </w:rPr>
              <w:t>=4мм</w:t>
            </w:r>
            <w:r w:rsidRPr="004E1B47">
              <w:rPr>
                <w:sz w:val="24"/>
                <w:szCs w:val="24"/>
                <w:vertAlign w:val="superscript"/>
              </w:rPr>
              <w:t>2</w:t>
            </w:r>
            <w:r w:rsidRPr="004E1B47">
              <w:rPr>
                <w:sz w:val="24"/>
                <w:szCs w:val="24"/>
              </w:rPr>
              <w:t xml:space="preserve">, </w:t>
            </w:r>
            <w:r w:rsidRPr="004E1B47">
              <w:rPr>
                <w:sz w:val="24"/>
                <w:szCs w:val="24"/>
                <w:lang w:val="en-US"/>
              </w:rPr>
              <w:t>d</w:t>
            </w:r>
            <w:r w:rsidRPr="004E1B47">
              <w:rPr>
                <w:sz w:val="24"/>
                <w:szCs w:val="24"/>
                <w:vertAlign w:val="subscript"/>
              </w:rPr>
              <w:t>2</w:t>
            </w:r>
            <w:r w:rsidRPr="004E1B47">
              <w:rPr>
                <w:sz w:val="24"/>
                <w:szCs w:val="24"/>
              </w:rPr>
              <w:t>=6мм</w:t>
            </w:r>
            <w:r w:rsidRPr="004E1B47">
              <w:rPr>
                <w:sz w:val="24"/>
                <w:szCs w:val="24"/>
                <w:vertAlign w:val="superscript"/>
              </w:rPr>
              <w:t>2</w:t>
            </w:r>
            <w:r w:rsidRPr="004E1B47">
              <w:rPr>
                <w:sz w:val="24"/>
                <w:szCs w:val="24"/>
              </w:rPr>
              <w:t>)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544" w:type="dxa"/>
            <w:shd w:val="clear" w:color="auto" w:fill="auto"/>
            <w:vAlign w:val="center"/>
          </w:tcPr>
          <w:p w:rsidR="002F48CE" w:rsidRPr="004E1B47" w:rsidRDefault="002F48CE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Материал шины – латунь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DB00DA" w:rsidRPr="004E1B47" w:rsidRDefault="00DB00DA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B00DA" w:rsidRPr="004E1B47" w:rsidRDefault="00DB00DA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алюминиевая АД31 8х80х4000</w:t>
            </w:r>
          </w:p>
        </w:tc>
        <w:tc>
          <w:tcPr>
            <w:tcW w:w="5544" w:type="dxa"/>
            <w:shd w:val="clear" w:color="auto" w:fill="auto"/>
            <w:vAlign w:val="center"/>
          </w:tcPr>
          <w:p w:rsidR="00DB00DA" w:rsidRPr="004E1B47" w:rsidRDefault="00DB00DA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ГОСТ 15176-89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DB00DA" w:rsidRPr="004E1B47" w:rsidRDefault="00DB00DA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B00DA" w:rsidRPr="004E1B47" w:rsidRDefault="00DB00DA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алюминиевая АД31Т 10х100х4000</w:t>
            </w:r>
          </w:p>
        </w:tc>
        <w:tc>
          <w:tcPr>
            <w:tcW w:w="5544" w:type="dxa"/>
            <w:shd w:val="clear" w:color="auto" w:fill="auto"/>
          </w:tcPr>
          <w:p w:rsidR="00DB00DA" w:rsidRPr="004E1B47" w:rsidRDefault="00DB00DA" w:rsidP="004E1B47">
            <w:pPr>
              <w:ind w:firstLine="0"/>
            </w:pPr>
            <w:r w:rsidRPr="004E1B47">
              <w:rPr>
                <w:sz w:val="24"/>
                <w:szCs w:val="24"/>
              </w:rPr>
              <w:t>ГОСТ 15176-89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DB00DA" w:rsidRPr="004E1B47" w:rsidRDefault="00DB00DA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B00DA" w:rsidRPr="004E1B47" w:rsidRDefault="00DB00DA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алюминиевая АД31Т 3х25х4000</w:t>
            </w:r>
          </w:p>
        </w:tc>
        <w:tc>
          <w:tcPr>
            <w:tcW w:w="5544" w:type="dxa"/>
            <w:shd w:val="clear" w:color="auto" w:fill="auto"/>
          </w:tcPr>
          <w:p w:rsidR="00DB00DA" w:rsidRPr="004E1B47" w:rsidRDefault="00DB00DA" w:rsidP="004E1B47">
            <w:pPr>
              <w:ind w:firstLine="0"/>
            </w:pPr>
            <w:r w:rsidRPr="004E1B47">
              <w:rPr>
                <w:sz w:val="24"/>
                <w:szCs w:val="24"/>
              </w:rPr>
              <w:t>ГОСТ 15176-89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DB00DA" w:rsidRPr="004E1B47" w:rsidRDefault="00DB00DA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B00DA" w:rsidRPr="004E1B47" w:rsidRDefault="00DB00DA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алюминиевая АД31Т 5х40х4000</w:t>
            </w:r>
          </w:p>
        </w:tc>
        <w:tc>
          <w:tcPr>
            <w:tcW w:w="5544" w:type="dxa"/>
            <w:shd w:val="clear" w:color="auto" w:fill="auto"/>
          </w:tcPr>
          <w:p w:rsidR="00DB00DA" w:rsidRPr="004E1B47" w:rsidRDefault="00DB00DA" w:rsidP="004E1B47">
            <w:pPr>
              <w:ind w:firstLine="0"/>
            </w:pPr>
            <w:r w:rsidRPr="004E1B47">
              <w:rPr>
                <w:sz w:val="24"/>
                <w:szCs w:val="24"/>
              </w:rPr>
              <w:t>ГОСТ 15176-89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DB00DA" w:rsidRPr="004E1B47" w:rsidRDefault="00DB00DA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B00DA" w:rsidRPr="004E1B47" w:rsidRDefault="00DB00DA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алюминиевая АД31Т 5х50х4000</w:t>
            </w:r>
          </w:p>
        </w:tc>
        <w:tc>
          <w:tcPr>
            <w:tcW w:w="5544" w:type="dxa"/>
            <w:shd w:val="clear" w:color="auto" w:fill="auto"/>
          </w:tcPr>
          <w:p w:rsidR="00DB00DA" w:rsidRPr="004E1B47" w:rsidRDefault="00DB00DA" w:rsidP="004E1B47">
            <w:pPr>
              <w:ind w:firstLine="0"/>
            </w:pPr>
            <w:r w:rsidRPr="004E1B47">
              <w:rPr>
                <w:sz w:val="24"/>
                <w:szCs w:val="24"/>
              </w:rPr>
              <w:t>ГОСТ 15176-89</w:t>
            </w:r>
          </w:p>
        </w:tc>
      </w:tr>
      <w:tr w:rsidR="004E1B47" w:rsidRPr="004E1B47" w:rsidTr="00DA28CE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:rsidR="00DB00DA" w:rsidRPr="004E1B47" w:rsidRDefault="00DB00DA" w:rsidP="004E1B47">
            <w:pPr>
              <w:pStyle w:val="ae"/>
              <w:numPr>
                <w:ilvl w:val="0"/>
                <w:numId w:val="21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B00DA" w:rsidRPr="004E1B47" w:rsidRDefault="00DB00DA" w:rsidP="004E1B47">
            <w:pPr>
              <w:ind w:firstLine="0"/>
              <w:jc w:val="left"/>
              <w:rPr>
                <w:sz w:val="24"/>
                <w:szCs w:val="24"/>
              </w:rPr>
            </w:pPr>
            <w:r w:rsidRPr="004E1B47">
              <w:rPr>
                <w:sz w:val="24"/>
                <w:szCs w:val="24"/>
              </w:rPr>
              <w:t>Шина алюминиевая АД31Т 6х60х4000</w:t>
            </w:r>
          </w:p>
        </w:tc>
        <w:tc>
          <w:tcPr>
            <w:tcW w:w="5544" w:type="dxa"/>
            <w:shd w:val="clear" w:color="auto" w:fill="auto"/>
          </w:tcPr>
          <w:p w:rsidR="00DB00DA" w:rsidRPr="004E1B47" w:rsidRDefault="00DB00DA" w:rsidP="004E1B47">
            <w:pPr>
              <w:ind w:firstLine="0"/>
            </w:pPr>
            <w:r w:rsidRPr="004E1B47">
              <w:rPr>
                <w:sz w:val="24"/>
                <w:szCs w:val="24"/>
              </w:rPr>
              <w:t>ГОСТ 15176-89</w:t>
            </w:r>
          </w:p>
        </w:tc>
      </w:tr>
    </w:tbl>
    <w:p w:rsidR="00134852" w:rsidRPr="004E1B47" w:rsidRDefault="00134852" w:rsidP="004E1B47">
      <w:pPr>
        <w:tabs>
          <w:tab w:val="left" w:pos="1311"/>
        </w:tabs>
        <w:ind w:firstLine="0"/>
      </w:pPr>
    </w:p>
    <w:sectPr w:rsidR="00134852" w:rsidRPr="004E1B47" w:rsidSect="004E1B47">
      <w:headerReference w:type="even" r:id="rId14"/>
      <w:footerReference w:type="default" r:id="rId15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0A3" w:rsidRDefault="001F40A3">
      <w:r>
        <w:separator/>
      </w:r>
    </w:p>
  </w:endnote>
  <w:endnote w:type="continuationSeparator" w:id="0">
    <w:p w:rsidR="001F40A3" w:rsidRDefault="001F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71840"/>
      <w:docPartObj>
        <w:docPartGallery w:val="Page Numbers (Bottom of Page)"/>
        <w:docPartUnique/>
      </w:docPartObj>
    </w:sdtPr>
    <w:sdtEndPr/>
    <w:sdtContent>
      <w:p w:rsidR="004762B9" w:rsidRDefault="004762B9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15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0A3" w:rsidRDefault="001F40A3">
      <w:r>
        <w:separator/>
      </w:r>
    </w:p>
  </w:footnote>
  <w:footnote w:type="continuationSeparator" w:id="0">
    <w:p w:rsidR="001F40A3" w:rsidRDefault="001F4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166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3"/>
  </w:num>
  <w:num w:numId="5">
    <w:abstractNumId w:val="14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2"/>
  </w:num>
  <w:num w:numId="12">
    <w:abstractNumId w:val="11"/>
  </w:num>
  <w:num w:numId="13">
    <w:abstractNumId w:val="8"/>
  </w:num>
  <w:num w:numId="14">
    <w:abstractNumId w:val="17"/>
  </w:num>
  <w:num w:numId="15">
    <w:abstractNumId w:val="16"/>
  </w:num>
  <w:num w:numId="16">
    <w:abstractNumId w:val="18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9"/>
  </w:num>
  <w:num w:numId="20">
    <w:abstractNumId w:val="7"/>
  </w:num>
  <w:num w:numId="21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AC2"/>
    <w:rsid w:val="000359FF"/>
    <w:rsid w:val="0003660B"/>
    <w:rsid w:val="00036612"/>
    <w:rsid w:val="000367F4"/>
    <w:rsid w:val="00036C46"/>
    <w:rsid w:val="00036C8F"/>
    <w:rsid w:val="00042AAD"/>
    <w:rsid w:val="00042ABF"/>
    <w:rsid w:val="00042ADA"/>
    <w:rsid w:val="00044383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3170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40A3"/>
    <w:rsid w:val="001F5706"/>
    <w:rsid w:val="001F6CEB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48CE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497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2CF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3AB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B47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510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26F9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305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479BF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BF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4DE3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CE9"/>
    <w:rsid w:val="00AE2D7B"/>
    <w:rsid w:val="00AE3899"/>
    <w:rsid w:val="00AE4642"/>
    <w:rsid w:val="00AE7BDC"/>
    <w:rsid w:val="00AF2248"/>
    <w:rsid w:val="00AF31AD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790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92D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15B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3F6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048A"/>
    <w:rsid w:val="00DA18E9"/>
    <w:rsid w:val="00DA1BEC"/>
    <w:rsid w:val="00DA1DB6"/>
    <w:rsid w:val="00DA24B0"/>
    <w:rsid w:val="00DA276C"/>
    <w:rsid w:val="00DA28CE"/>
    <w:rsid w:val="00DA6B8B"/>
    <w:rsid w:val="00DA77B6"/>
    <w:rsid w:val="00DB00DA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3D1F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4DE6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58A5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44B7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5A40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5E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97A98"/>
  <w15:docId w15:val="{85E3A3DD-3AE1-4D8C-82AC-1B5F509E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character" w:styleId="af7">
    <w:name w:val="annotation reference"/>
    <w:basedOn w:val="a1"/>
    <w:semiHidden/>
    <w:unhideWhenUsed/>
    <w:rsid w:val="004C63AB"/>
    <w:rPr>
      <w:sz w:val="16"/>
      <w:szCs w:val="16"/>
    </w:rPr>
  </w:style>
  <w:style w:type="paragraph" w:styleId="af8">
    <w:name w:val="annotation text"/>
    <w:basedOn w:val="a0"/>
    <w:link w:val="af9"/>
    <w:semiHidden/>
    <w:unhideWhenUsed/>
    <w:rsid w:val="004C63AB"/>
  </w:style>
  <w:style w:type="character" w:customStyle="1" w:styleId="af9">
    <w:name w:val="Текст примечания Знак"/>
    <w:basedOn w:val="a1"/>
    <w:link w:val="af8"/>
    <w:semiHidden/>
    <w:rsid w:val="004C63AB"/>
  </w:style>
  <w:style w:type="paragraph" w:styleId="afa">
    <w:name w:val="annotation subject"/>
    <w:basedOn w:val="af8"/>
    <w:next w:val="af8"/>
    <w:link w:val="afb"/>
    <w:semiHidden/>
    <w:unhideWhenUsed/>
    <w:rsid w:val="004C63AB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4C63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AEE9ED-DC7B-4582-AABE-AAC0961C7FEA}">
  <ds:schemaRefs>
    <ds:schemaRef ds:uri="http://schemas.microsoft.com/sharepoint/v3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aeb3e8e0-784a-4348-b8a9-74d788c4fa59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524FDE2-250A-4929-923A-A73CCFA2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5278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Тихов Александр Викторович</cp:lastModifiedBy>
  <cp:revision>32</cp:revision>
  <cp:lastPrinted>2022-10-20T13:34:00Z</cp:lastPrinted>
  <dcterms:created xsi:type="dcterms:W3CDTF">2018-09-26T11:17:00Z</dcterms:created>
  <dcterms:modified xsi:type="dcterms:W3CDTF">2022-10-20T13:40:00Z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